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_GBK" w:hAnsi="方正小标宋_GBK" w:eastAsia="方正小标宋_GBK" w:cs="方正小标宋_GBK"/>
          <w:color w:val="auto"/>
          <w:sz w:val="44"/>
          <w:szCs w:val="44"/>
          <w:highlight w:val="none"/>
        </w:rPr>
      </w:pPr>
    </w:p>
    <w:p>
      <w:pPr>
        <w:spacing w:line="600" w:lineRule="exact"/>
        <w:jc w:val="center"/>
        <w:rPr>
          <w:rFonts w:ascii="方正小标宋_GBK" w:hAnsi="方正小标宋_GBK" w:eastAsia="方正小标宋_GBK" w:cs="方正小标宋_GBK"/>
          <w:color w:val="auto"/>
          <w:sz w:val="44"/>
          <w:szCs w:val="44"/>
          <w:highlight w:val="none"/>
        </w:rPr>
      </w:pPr>
      <w:r>
        <w:rPr>
          <w:rFonts w:hint="eastAsia" w:ascii="方正小标宋_GBK" w:hAnsi="方正小标宋_GBK" w:eastAsia="方正小标宋_GBK" w:cs="方正小标宋_GBK"/>
          <w:color w:val="auto"/>
          <w:sz w:val="44"/>
          <w:szCs w:val="44"/>
          <w:highlight w:val="none"/>
        </w:rPr>
        <w:t>开发未确定使用权的国有荒山、荒地、荒滩从事生产审查（县级权限）</w:t>
      </w:r>
    </w:p>
    <w:p>
      <w:pPr>
        <w:spacing w:line="600" w:lineRule="exact"/>
        <w:jc w:val="center"/>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【000115132003】</w:t>
      </w:r>
    </w:p>
    <w:p>
      <w:pPr>
        <w:spacing w:line="600" w:lineRule="exact"/>
        <w:ind w:firstLine="640" w:firstLineChars="200"/>
        <w:outlineLvl w:val="1"/>
        <w:rPr>
          <w:rFonts w:ascii="黑体" w:hAnsi="黑体" w:eastAsia="黑体" w:cs="黑体"/>
          <w:color w:val="auto"/>
          <w:sz w:val="32"/>
          <w:szCs w:val="32"/>
          <w:highlight w:val="none"/>
        </w:rPr>
      </w:pP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一、基本要素</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1.行政许可事项名称及编码</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开发未确定使用权的国有荒山、荒地、荒滩从事生产审查【00011513200Y】</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2.行政许可事项子项名称及编码</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开发未确定使用权的国有荒山、荒地、荒滩从事生产审查（县级权限）【000115132003】</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3.行政许可事项业务办理项名称及编码</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开发未确定使用权的国有荒山、荒地、荒滩从事生产审查(00011513200301)(审核通过)</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4.设定依据</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《中华人民共和国土地管理法》第四十一条</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5.实施依据</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（1）《中华人民共和国土地管理法》第三十九条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（2）《中华人民共和国土地管理法》第四十条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（3）《中华人民共和国土地管理法实施条例》第九条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（4）地方关于开发未确定使用权的国有荒山、荒地、荒滩从事生产审查的相关规定。</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6.监管依据</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（1）《中华人民共和国土地管理法》第六十七条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（2）《中华人民共和国土地管理法》第六十八条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（3）《中华人民共和国土地管理法》第六十九条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（4）《中华人民共和国土地管理法》第七十条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（5）《中华人民共和国土地管理法》第七十五条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（6）《中华人民共和国土地管理法》第七十七条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（7）《中华人民共和国土地管理法实施条例》第五十七条</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7.实施机关：</w:t>
      </w:r>
      <w:r>
        <w:rPr>
          <w:rFonts w:hint="eastAsia" w:ascii="仿宋_GB2312" w:hAnsi="仿宋_GB2312" w:eastAsia="仿宋_GB2312" w:cs="仿宋_GB2312"/>
          <w:color w:val="auto"/>
          <w:sz w:val="32"/>
          <w:szCs w:val="32"/>
          <w:highlight w:val="none"/>
        </w:rPr>
        <w:t>县级政府（由</w:t>
      </w:r>
      <w:ins w:id="0" w:author="user" w:date="2023-11-03T10:32:36Z">
        <w:bookmarkStart w:id="0" w:name="_GoBack"/>
        <w:bookmarkEnd w:id="0"/>
        <w:r>
          <w:rPr>
            <w:rFonts w:hint="eastAsia" w:ascii="仿宋_GB2312" w:hAnsi="仿宋_GB2312" w:eastAsia="仿宋_GB2312" w:cs="仿宋_GB2312"/>
            <w:color w:val="auto"/>
            <w:sz w:val="32"/>
            <w:szCs w:val="32"/>
            <w:highlight w:val="none"/>
            <w:lang w:val="en-US" w:eastAsia="zh-CN"/>
          </w:rPr>
          <w:t>县</w:t>
        </w:r>
      </w:ins>
      <w:ins w:id="1" w:author="user" w:date="2023-11-03T10:32:37Z">
        <w:r>
          <w:rPr>
            <w:rFonts w:hint="eastAsia" w:ascii="仿宋_GB2312" w:hAnsi="仿宋_GB2312" w:eastAsia="仿宋_GB2312" w:cs="仿宋_GB2312"/>
            <w:color w:val="auto"/>
            <w:sz w:val="32"/>
            <w:szCs w:val="32"/>
            <w:highlight w:val="none"/>
            <w:lang w:val="en-US" w:eastAsia="zh-CN"/>
          </w:rPr>
          <w:t>自然</w:t>
        </w:r>
      </w:ins>
      <w:ins w:id="2" w:author="user" w:date="2023-11-03T10:32:38Z">
        <w:r>
          <w:rPr>
            <w:rFonts w:hint="eastAsia" w:ascii="仿宋_GB2312" w:hAnsi="仿宋_GB2312" w:eastAsia="仿宋_GB2312" w:cs="仿宋_GB2312"/>
            <w:color w:val="auto"/>
            <w:sz w:val="32"/>
            <w:szCs w:val="32"/>
            <w:highlight w:val="none"/>
            <w:lang w:val="en-US" w:eastAsia="zh-CN"/>
          </w:rPr>
          <w:t>资源局</w:t>
        </w:r>
      </w:ins>
      <w:r>
        <w:rPr>
          <w:rFonts w:hint="eastAsia" w:ascii="仿宋_GB2312" w:hAnsi="仿宋_GB2312" w:eastAsia="仿宋_GB2312" w:cs="仿宋_GB2312"/>
          <w:color w:val="auto"/>
          <w:sz w:val="32"/>
          <w:szCs w:val="32"/>
          <w:highlight w:val="none"/>
        </w:rPr>
        <w:t>承办）</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8.审批层级：</w:t>
      </w:r>
      <w:r>
        <w:rPr>
          <w:rFonts w:hint="eastAsia" w:ascii="仿宋_GB2312" w:hAnsi="仿宋_GB2312" w:eastAsia="仿宋_GB2312" w:cs="仿宋_GB2312"/>
          <w:color w:val="auto"/>
          <w:sz w:val="32"/>
          <w:szCs w:val="32"/>
          <w:highlight w:val="none"/>
        </w:rPr>
        <w:t>县级</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9.行使层级：</w:t>
      </w:r>
      <w:r>
        <w:rPr>
          <w:rFonts w:hint="eastAsia" w:ascii="仿宋_GB2312" w:hAnsi="仿宋_GB2312" w:eastAsia="仿宋_GB2312" w:cs="仿宋_GB2312"/>
          <w:color w:val="auto"/>
          <w:sz w:val="32"/>
          <w:szCs w:val="32"/>
          <w:highlight w:val="none"/>
        </w:rPr>
        <w:t>县级</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10.是否由审批机关受理：</w:t>
      </w:r>
      <w:r>
        <w:rPr>
          <w:rFonts w:hint="eastAsia" w:ascii="仿宋_GB2312" w:hAnsi="仿宋_GB2312" w:eastAsia="仿宋_GB2312" w:cs="仿宋_GB2312"/>
          <w:color w:val="auto"/>
          <w:sz w:val="32"/>
          <w:szCs w:val="32"/>
          <w:highlight w:val="none"/>
        </w:rPr>
        <w:t>是</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11.受理层级：</w:t>
      </w:r>
      <w:r>
        <w:rPr>
          <w:rFonts w:hint="eastAsia" w:ascii="仿宋_GB2312" w:hAnsi="仿宋_GB2312" w:eastAsia="仿宋_GB2312" w:cs="仿宋_GB2312"/>
          <w:color w:val="auto"/>
          <w:sz w:val="32"/>
          <w:szCs w:val="32"/>
          <w:highlight w:val="none"/>
        </w:rPr>
        <w:t>县级</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12.是否存在初审环节：</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13.初审层级：</w:t>
      </w:r>
      <w:r>
        <w:rPr>
          <w:rFonts w:hint="eastAsia" w:ascii="仿宋_GB2312" w:hAnsi="仿宋_GB2312" w:eastAsia="仿宋_GB2312" w:cs="仿宋_GB2312"/>
          <w:color w:val="auto"/>
          <w:sz w:val="32"/>
          <w:szCs w:val="32"/>
          <w:highlight w:val="none"/>
        </w:rPr>
        <w:t>无</w:t>
      </w:r>
    </w:p>
    <w:p>
      <w:pPr>
        <w:spacing w:line="600" w:lineRule="exact"/>
        <w:ind w:firstLine="643" w:firstLineChars="200"/>
        <w:jc w:val="left"/>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14.对应政务服务事项国家级基本目录名称：</w:t>
      </w:r>
      <w:r>
        <w:rPr>
          <w:rFonts w:hint="eastAsia" w:ascii="仿宋_GB2312" w:hAnsi="仿宋_GB2312" w:eastAsia="仿宋_GB2312" w:cs="仿宋_GB2312"/>
          <w:color w:val="auto"/>
          <w:sz w:val="32"/>
          <w:szCs w:val="32"/>
          <w:highlight w:val="none"/>
        </w:rPr>
        <w:t>土地开垦区内开发未确定使用权的国有土地从事生产审查</w:t>
      </w:r>
    </w:p>
    <w:p>
      <w:pPr>
        <w:spacing w:line="600" w:lineRule="exact"/>
        <w:ind w:firstLine="643" w:firstLineChars="200"/>
        <w:jc w:val="left"/>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rPr>
        <w:t>15.要素统一情况：</w:t>
      </w:r>
      <w:r>
        <w:rPr>
          <w:rFonts w:hint="eastAsia" w:ascii="仿宋_GB2312" w:hAnsi="仿宋_GB2312" w:eastAsia="仿宋_GB2312" w:cs="仿宋_GB2312"/>
          <w:color w:val="auto"/>
          <w:sz w:val="32"/>
          <w:szCs w:val="32"/>
          <w:highlight w:val="none"/>
          <w:lang w:val="en-US" w:eastAsia="zh-CN"/>
        </w:rPr>
        <w:t>全省要素统一</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二、行政许可事项类型</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条件型</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三、行政许可条件</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1.准予行政许可的条件</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（1）开垦荒山、荒地、荒滩等未利用土地的，应当符合生态环境保护相关规定；涉及湖泊、江河滩地的，还应满足防洪安全要求。</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（2）按照地方关于开发未确定使用权的国有荒山、荒地、荒滩从事生产审查的相关规定准予行政许可。</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2.规定行政许可条件的依据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地方关于开发未确定使用权的国有荒山、荒地、荒滩从事生产审查的相关规定。</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四、行政许可服务对象类型与改革举措</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1.服务对象类型：</w:t>
      </w:r>
      <w:r>
        <w:rPr>
          <w:rFonts w:hint="eastAsia" w:ascii="仿宋_GB2312" w:hAnsi="仿宋_GB2312" w:eastAsia="仿宋_GB2312" w:cs="仿宋_GB2312"/>
          <w:color w:val="auto"/>
          <w:sz w:val="32"/>
          <w:szCs w:val="32"/>
          <w:highlight w:val="none"/>
        </w:rPr>
        <w:t>自然人,企业法人,事业单位法人,社会组织法人,非法人企业,行政机关,其他组织</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2.是否为涉企许可事项：</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3.涉企经营许可事项名称：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4.许可证件名称：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5.改革方式：</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6.具体改革举措：</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7.加强事中事后监管措施</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（1）开展“双随机、一公开”监督、重点监督；</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（2）加强行政执法，发现违法违规行为，依法严肃查处；</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（3）自觉接受社会监督，及时向社会公开许可信息；</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（4）加强信用监管，依法依规探索对失信主体开展失信惩戒。</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五、申请材料</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1.申请材料名称</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（1）开垦荒山、荒地、荒滩等未利用土地的生态评估报告和生态保护方案。</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（2）以从事林业生产为目的的开发活动，需提交从事造林绿化基本情况的说明。</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（3）按照地方关于开发未确定使用权的国有荒山、荒地、荒滩从事生产审查的相关规定提交的其他申请材料。</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2.规定申请材料的依据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地方关于开发未确定使用权的国有荒山、荒地、荒滩从事生产审查的相关规定。</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六、中介服务</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1.有无法定中介服务事项：</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2.中介服务事项名称：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3.设定中介服务事项的依据：</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4.提供中介服务的机构：</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5.中介服务事项的收费性质：</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七、审批程序</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1.办理行政许可的程序环节</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（1）按照地方关于开发未确定使用权的国有荒山、荒地、荒滩从事生产审查的相关规定办理。</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（2）许可机关在作出行政许可决定前应当征求同级林草主管部门意见。</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2.规定行政许可程序的依据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地方关于开发未确定使用权的国有荒山、荒地、荒滩从事生产审查的相关规定。</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3.是否需要现场勘验：</w:t>
      </w:r>
      <w:r>
        <w:rPr>
          <w:rFonts w:hint="eastAsia" w:ascii="仿宋_GB2312" w:hAnsi="仿宋_GB2312" w:eastAsia="仿宋_GB2312" w:cs="仿宋_GB2312"/>
          <w:color w:val="auto"/>
          <w:sz w:val="32"/>
          <w:szCs w:val="32"/>
          <w:highlight w:val="none"/>
        </w:rPr>
        <w:t>是</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4.是否需要组织听证：</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5.是否需要招标、拍卖、挂牌交易：</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6.是否需要检验、检测、检疫：</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7.是否需要鉴定：</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8.是否需要专家评审：</w:t>
      </w:r>
      <w:r>
        <w:rPr>
          <w:rFonts w:hint="eastAsia" w:ascii="仿宋_GB2312" w:hAnsi="仿宋_GB2312" w:eastAsia="仿宋_GB2312" w:cs="仿宋_GB2312"/>
          <w:color w:val="auto"/>
          <w:sz w:val="32"/>
          <w:szCs w:val="32"/>
          <w:highlight w:val="none"/>
        </w:rPr>
        <w:t>部分情况下开展</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9.是否需要向社会公示：</w:t>
      </w:r>
      <w:r>
        <w:rPr>
          <w:rFonts w:hint="eastAsia" w:ascii="仿宋_GB2312" w:hAnsi="仿宋_GB2312" w:eastAsia="仿宋_GB2312" w:cs="仿宋_GB2312"/>
          <w:color w:val="auto"/>
          <w:sz w:val="32"/>
          <w:szCs w:val="32"/>
          <w:highlight w:val="none"/>
        </w:rPr>
        <w:t>部分情况下开展</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10.是否实行告知承诺办理：</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11.审批机关是否委托服务机构开展技术性服务：</w:t>
      </w:r>
      <w:r>
        <w:rPr>
          <w:rFonts w:hint="eastAsia" w:ascii="仿宋_GB2312" w:hAnsi="仿宋_GB2312" w:eastAsia="仿宋_GB2312" w:cs="仿宋_GB2312"/>
          <w:color w:val="auto"/>
          <w:sz w:val="32"/>
          <w:szCs w:val="32"/>
          <w:highlight w:val="none"/>
        </w:rPr>
        <w:t>否</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八、受理和审批时限</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1.承诺受理时限：</w:t>
      </w:r>
      <w:r>
        <w:rPr>
          <w:rFonts w:hint="eastAsia" w:ascii="仿宋_GB2312" w:hAnsi="仿宋_GB2312" w:eastAsia="仿宋_GB2312" w:cs="仿宋_GB2312"/>
          <w:color w:val="auto"/>
          <w:sz w:val="32"/>
          <w:szCs w:val="32"/>
          <w:highlight w:val="none"/>
        </w:rPr>
        <w:t>5个工作日</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2.法定审批时限：</w:t>
      </w:r>
      <w:r>
        <w:rPr>
          <w:rFonts w:hint="eastAsia" w:ascii="仿宋_GB2312" w:hAnsi="仿宋_GB2312" w:eastAsia="仿宋_GB2312" w:cs="仿宋_GB2312"/>
          <w:color w:val="auto"/>
          <w:sz w:val="32"/>
          <w:szCs w:val="32"/>
          <w:highlight w:val="none"/>
        </w:rPr>
        <w:t>20个工作日</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3.规定法定审批时限依据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4.承诺审批时限：</w:t>
      </w:r>
      <w:r>
        <w:rPr>
          <w:rFonts w:hint="eastAsia" w:ascii="仿宋_GB2312" w:hAnsi="仿宋_GB2312" w:eastAsia="仿宋_GB2312" w:cs="仿宋_GB2312"/>
          <w:color w:val="auto"/>
          <w:sz w:val="32"/>
          <w:szCs w:val="32"/>
          <w:highlight w:val="none"/>
        </w:rPr>
        <w:t>20个工作日</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依法进行听证、专家评审等另需时间不计算在该时限</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九、收费</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1.办理行政许可是否收费：</w:t>
      </w:r>
      <w:r>
        <w:rPr>
          <w:rFonts w:hint="eastAsia" w:ascii="仿宋_GB2312" w:hAnsi="仿宋_GB2312" w:eastAsia="仿宋_GB2312" w:cs="仿宋_GB2312"/>
          <w:color w:val="auto"/>
          <w:sz w:val="32"/>
          <w:szCs w:val="32"/>
          <w:highlight w:val="none"/>
        </w:rPr>
        <w:t>否</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2.收费项目的名称、收费项目的标准、设定收费项目的依据、规定收费标准的依据：</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十、行政许可证件</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1.审批结果类型：</w:t>
      </w:r>
      <w:r>
        <w:rPr>
          <w:rFonts w:hint="eastAsia" w:ascii="仿宋_GB2312" w:hAnsi="仿宋_GB2312" w:eastAsia="仿宋_GB2312" w:cs="仿宋_GB2312"/>
          <w:color w:val="auto"/>
          <w:sz w:val="32"/>
          <w:szCs w:val="32"/>
          <w:highlight w:val="none"/>
        </w:rPr>
        <w:t>批文</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2.审批结果名称：</w:t>
      </w:r>
      <w:r>
        <w:rPr>
          <w:rFonts w:hint="eastAsia" w:ascii="仿宋_GB2312" w:hAnsi="仿宋_GB2312" w:eastAsia="仿宋_GB2312" w:cs="仿宋_GB2312"/>
          <w:color w:val="auto"/>
          <w:sz w:val="32"/>
          <w:szCs w:val="32"/>
          <w:highlight w:val="none"/>
        </w:rPr>
        <w:t>批文</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3.审批结果的有效期限：</w:t>
      </w:r>
      <w:r>
        <w:rPr>
          <w:rFonts w:hint="eastAsia" w:ascii="仿宋_GB2312" w:hAnsi="仿宋_GB2312" w:eastAsia="仿宋_GB2312" w:cs="仿宋_GB2312"/>
          <w:color w:val="auto"/>
          <w:sz w:val="32"/>
          <w:szCs w:val="32"/>
          <w:highlight w:val="none"/>
        </w:rPr>
        <w:t>暂由地方规定有无行政许可证件的有效期限</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4.规定审批结果有效期限的依据：</w:t>
      </w:r>
      <w:r>
        <w:rPr>
          <w:rFonts w:hint="eastAsia" w:ascii="仿宋_GB2312" w:hAnsi="仿宋_GB2312" w:eastAsia="仿宋_GB2312" w:cs="仿宋_GB2312"/>
          <w:color w:val="auto"/>
          <w:sz w:val="32"/>
          <w:szCs w:val="32"/>
          <w:highlight w:val="none"/>
        </w:rPr>
        <w:t>地方有关规定</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5.是否需要办理审批结果变更手续：</w:t>
      </w:r>
      <w:r>
        <w:rPr>
          <w:rFonts w:hint="eastAsia" w:ascii="仿宋_GB2312" w:hAnsi="仿宋_GB2312" w:eastAsia="仿宋_GB2312" w:cs="仿宋_GB2312"/>
          <w:color w:val="auto"/>
          <w:sz w:val="32"/>
          <w:szCs w:val="32"/>
          <w:highlight w:val="none"/>
        </w:rPr>
        <w:t>是</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6.办理审批结果变更手续的要求：</w:t>
      </w:r>
      <w:r>
        <w:rPr>
          <w:rFonts w:hint="eastAsia" w:ascii="仿宋_GB2312" w:hAnsi="仿宋_GB2312" w:eastAsia="仿宋_GB2312" w:cs="仿宋_GB2312"/>
          <w:color w:val="auto"/>
          <w:sz w:val="32"/>
          <w:szCs w:val="32"/>
          <w:highlight w:val="none"/>
        </w:rPr>
        <w:t>暂由各地区自行规定</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7.是否需要办理审批结果延续手续：</w:t>
      </w:r>
      <w:r>
        <w:rPr>
          <w:rFonts w:hint="eastAsia" w:ascii="仿宋_GB2312" w:hAnsi="仿宋_GB2312" w:eastAsia="仿宋_GB2312" w:cs="仿宋_GB2312"/>
          <w:color w:val="auto"/>
          <w:sz w:val="32"/>
          <w:szCs w:val="32"/>
          <w:highlight w:val="none"/>
        </w:rPr>
        <w:t>是</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8.办理审批结果延续手续的要求：</w:t>
      </w:r>
      <w:r>
        <w:rPr>
          <w:rFonts w:hint="eastAsia" w:ascii="仿宋_GB2312" w:hAnsi="仿宋_GB2312" w:eastAsia="仿宋_GB2312" w:cs="仿宋_GB2312"/>
          <w:color w:val="auto"/>
          <w:sz w:val="32"/>
          <w:szCs w:val="32"/>
          <w:highlight w:val="none"/>
        </w:rPr>
        <w:t>暂由各地区自行规定</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9.审批结果的有效地域范围：</w:t>
      </w:r>
      <w:r>
        <w:rPr>
          <w:rFonts w:hint="eastAsia" w:ascii="仿宋_GB2312" w:hAnsi="仿宋_GB2312" w:eastAsia="仿宋_GB2312" w:cs="仿宋_GB2312"/>
          <w:color w:val="auto"/>
          <w:sz w:val="32"/>
          <w:szCs w:val="32"/>
          <w:highlight w:val="none"/>
        </w:rPr>
        <w:t>全国</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10.规定审批结果有效地域范围的依据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《中华人民共和国行政许可法》第四十一条  法律、行政法规设定的行政许可，其适用范围没有地域限制的，申请人取得的行政许可在全国范围内有效。</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十一、行政许可数量限制</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1.有无行政许可数量限制：</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2.公布数量限制的方式：</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3.公布数量限制的周期：</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4.在数量限制条件下实施行政许可的方式：</w:t>
      </w:r>
      <w:r>
        <w:rPr>
          <w:rFonts w:hint="eastAsia" w:ascii="仿宋_GB2312" w:hAnsi="仿宋_GB2312" w:eastAsia="仿宋_GB2312" w:cs="仿宋_GB2312"/>
          <w:color w:val="auto"/>
          <w:sz w:val="32"/>
          <w:szCs w:val="32"/>
          <w:highlight w:val="none"/>
        </w:rPr>
        <w:t>无</w:t>
      </w:r>
    </w:p>
    <w:p>
      <w:pPr>
        <w:spacing w:line="600" w:lineRule="exact"/>
        <w:ind w:firstLine="643" w:firstLineChars="200"/>
        <w:jc w:val="left"/>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5.规定在数量限制条件下实施行政许可方式的依据：</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十二、行政许可后年检</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1.有无年检要求：</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2.设定年检要求的依据：</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3.年检周期：</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4.年检是否要求报送材料：</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5.年检报送材料名称：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6.年检是否收费：</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7.年检收费项目的名称、年检收费项目的标准、设定年检收费项目的依据、规定年检项目收费标准的依据：</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8.通过年检的证明或者标志：</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十三、行政许可后年报</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1.有无年报要求：</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2.年报报送材料名称：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3.设定年报要求的依据：</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4.年报周期：</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十四、监管主体</w:t>
      </w:r>
    </w:p>
    <w:p>
      <w:pPr>
        <w:spacing w:line="60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县级自然资源主管部门会同林草主管部门</w:t>
      </w:r>
      <w:r>
        <w:rPr>
          <w:rFonts w:hint="eastAsia" w:ascii="仿宋_GB2312" w:hAnsi="仿宋_GB2312" w:eastAsia="仿宋_GB2312" w:cs="仿宋_GB2312"/>
          <w:color w:val="auto"/>
          <w:sz w:val="32"/>
          <w:szCs w:val="32"/>
          <w:highlight w:val="none"/>
          <w:lang w:eastAsia="zh-CN"/>
        </w:rPr>
        <w:t>。</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十五、备注</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许可决定应抄送同级林草主管部门。</w:t>
      </w:r>
    </w:p>
    <w:p>
      <w:pPr>
        <w:rPr>
          <w:color w:val="auto"/>
          <w:highlight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7</w:t>
                    </w:r>
                    <w:r>
                      <w:fldChar w:fldCharType="end"/>
                    </w:r>
                  </w:p>
                </w:txbxContent>
              </v:textbox>
            </v:shape>
          </w:pict>
        </mc:Fallback>
      </mc:AlternateContent>
    </w: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iOTk4M2FmMDI0YTAzNzNhM2QwYmQxMTY4YzkzNmQifQ=="/>
  </w:docVars>
  <w:rsids>
    <w:rsidRoot w:val="4A1947CF"/>
    <w:rsid w:val="002F6360"/>
    <w:rsid w:val="005418E0"/>
    <w:rsid w:val="006C57E0"/>
    <w:rsid w:val="10BA1A41"/>
    <w:rsid w:val="39C0681C"/>
    <w:rsid w:val="4A1947CF"/>
    <w:rsid w:val="4F324132"/>
    <w:rsid w:val="7A82307F"/>
    <w:rsid w:val="FFFFCA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2389</Words>
  <Characters>2524</Characters>
  <Lines>18</Lines>
  <Paragraphs>5</Paragraphs>
  <TotalTime>1</TotalTime>
  <ScaleCrop>false</ScaleCrop>
  <LinksUpToDate>false</LinksUpToDate>
  <CharactersWithSpaces>2528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2018-07-11T15:11:00Z</dcterms:created>
  <dc:creator>d</dc:creator>
  <cp:lastModifiedBy>user</cp:lastModifiedBy>
  <dcterms:modified xsi:type="dcterms:W3CDTF">2023-11-03T02:33:04Z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149707EB1883435481056D3ACC60914D_12</vt:lpwstr>
  </property>
</Properties>
</file>